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403A372B" w:rsidR="00D558E1" w:rsidRPr="00FA16F2" w:rsidRDefault="00000000" w:rsidP="00FA16F2">
      <w:pPr>
        <w:pStyle w:val="Heading1"/>
        <w:rPr>
          <w:lang w:val="en-GB"/>
        </w:rPr>
      </w:pPr>
      <w:r w:rsidRPr="00FA16F2">
        <w:rPr>
          <w:lang w:val="en-GB"/>
        </w:rPr>
        <w:t>Module 1.5 - Handout - Role and Tasks of a Coordination Group for UASC</w:t>
      </w:r>
    </w:p>
    <w:p w14:paraId="00000005" w14:textId="14634411" w:rsidR="00D558E1" w:rsidRPr="00FA16F2" w:rsidRDefault="00000000" w:rsidP="00FA16F2">
      <w:pPr>
        <w:pStyle w:val="Heading2"/>
        <w:rPr>
          <w:lang w:val="en-GB"/>
        </w:rPr>
      </w:pPr>
      <w:r w:rsidRPr="00FA16F2">
        <w:rPr>
          <w:lang w:val="en-GB"/>
        </w:rPr>
        <w:t>The group or groups responsible for coordination of work with UASC provide a forum for organisations to undertake tasks and activities including the following:</w:t>
      </w:r>
    </w:p>
    <w:p w14:paraId="00000006"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Analysis of strengths and weaknesses </w:t>
      </w:r>
      <w:r w:rsidRPr="00FA16F2">
        <w:rPr>
          <w:rFonts w:asciiTheme="minorHAnsi" w:hAnsiTheme="minorHAnsi" w:cstheme="minorHAnsi"/>
          <w:lang w:val="en-GB"/>
        </w:rPr>
        <w:t xml:space="preserve">in social welfare/child protection systems </w:t>
      </w:r>
    </w:p>
    <w:p w14:paraId="00000007"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Identify local practices </w:t>
      </w:r>
      <w:r w:rsidRPr="00FA16F2">
        <w:rPr>
          <w:rFonts w:asciiTheme="minorHAnsi" w:hAnsiTheme="minorHAnsi" w:cstheme="minorHAnsi"/>
          <w:lang w:val="en-GB"/>
        </w:rPr>
        <w:t xml:space="preserve">in the prevention of family separation and provision of care to </w:t>
      </w:r>
      <w:proofErr w:type="gramStart"/>
      <w:r w:rsidRPr="00FA16F2">
        <w:rPr>
          <w:rFonts w:asciiTheme="minorHAnsi" w:hAnsiTheme="minorHAnsi" w:cstheme="minorHAnsi"/>
          <w:lang w:val="en-GB"/>
        </w:rPr>
        <w:t>UASC;</w:t>
      </w:r>
      <w:proofErr w:type="gramEnd"/>
    </w:p>
    <w:p w14:paraId="00000008"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Map operational capacities </w:t>
      </w:r>
      <w:r w:rsidRPr="00FA16F2">
        <w:rPr>
          <w:rFonts w:asciiTheme="minorHAnsi" w:hAnsiTheme="minorHAnsi" w:cstheme="minorHAnsi"/>
          <w:lang w:val="en-GB"/>
        </w:rPr>
        <w:t xml:space="preserve">of actors and services to prevent family separation and assist UASC, agree on geographical areas of operation, identify gaps and mobilise </w:t>
      </w:r>
      <w:proofErr w:type="gramStart"/>
      <w:r w:rsidRPr="00FA16F2">
        <w:rPr>
          <w:rFonts w:asciiTheme="minorHAnsi" w:hAnsiTheme="minorHAnsi" w:cstheme="minorHAnsi"/>
          <w:lang w:val="en-GB"/>
        </w:rPr>
        <w:t>resources;</w:t>
      </w:r>
      <w:proofErr w:type="gramEnd"/>
    </w:p>
    <w:p w14:paraId="00000009"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Develop </w:t>
      </w:r>
      <w:r w:rsidRPr="00FA16F2">
        <w:rPr>
          <w:rFonts w:asciiTheme="minorHAnsi" w:hAnsiTheme="minorHAnsi" w:cstheme="minorHAnsi"/>
          <w:b/>
          <w:lang w:val="en-GB"/>
        </w:rPr>
        <w:t>Standard Operating Procedures</w:t>
      </w:r>
      <w:r w:rsidRPr="00FA16F2">
        <w:rPr>
          <w:rFonts w:asciiTheme="minorHAnsi" w:hAnsiTheme="minorHAnsi" w:cstheme="minorHAnsi"/>
          <w:lang w:val="en-GB"/>
        </w:rPr>
        <w:t xml:space="preserve"> (SOP</w:t>
      </w:r>
      <w:sdt>
        <w:sdtPr>
          <w:rPr>
            <w:rFonts w:asciiTheme="minorHAnsi" w:hAnsiTheme="minorHAnsi" w:cstheme="minorHAnsi"/>
            <w:lang w:val="en-GB"/>
          </w:rPr>
          <w:tag w:val="goog_rdk_0"/>
          <w:id w:val="309061089"/>
        </w:sdtPr>
        <w:sdtContent>
          <w:del w:id="0" w:author="Camilla Jones" w:date="2023-08-24T14:38:00Z">
            <w:r w:rsidRPr="00FA16F2">
              <w:rPr>
                <w:rFonts w:asciiTheme="minorHAnsi" w:hAnsiTheme="minorHAnsi" w:cstheme="minorHAnsi"/>
                <w:lang w:val="en-GB"/>
              </w:rPr>
              <w:delText>’</w:delText>
            </w:r>
          </w:del>
        </w:sdtContent>
      </w:sdt>
      <w:r w:rsidRPr="00FA16F2">
        <w:rPr>
          <w:rFonts w:asciiTheme="minorHAnsi" w:hAnsiTheme="minorHAnsi" w:cstheme="minorHAnsi"/>
          <w:lang w:val="en-GB"/>
        </w:rPr>
        <w:t>s) to outline the working procedures in all areas of prevention, IDTR and follow up, protocols on the exchange and management of personal data and information related to UASC, provision of alternative care and durable solutions to UASC, including the role of each organisation and the way in which they will work together</w:t>
      </w:r>
      <w:r w:rsidRPr="00FA16F2">
        <w:rPr>
          <w:rFonts w:asciiTheme="minorHAnsi" w:hAnsiTheme="minorHAnsi" w:cstheme="minorHAnsi"/>
          <w:vertAlign w:val="superscript"/>
          <w:lang w:val="en-GB"/>
        </w:rPr>
        <w:footnoteReference w:id="1"/>
      </w:r>
      <w:r w:rsidRPr="00FA16F2">
        <w:rPr>
          <w:rFonts w:asciiTheme="minorHAnsi" w:hAnsiTheme="minorHAnsi" w:cstheme="minorHAnsi"/>
          <w:lang w:val="en-GB"/>
        </w:rPr>
        <w:t xml:space="preserve">; </w:t>
      </w:r>
    </w:p>
    <w:p w14:paraId="0000000A"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Ensure </w:t>
      </w:r>
      <w:r w:rsidRPr="00FA16F2">
        <w:rPr>
          <w:rFonts w:asciiTheme="minorHAnsi" w:hAnsiTheme="minorHAnsi" w:cstheme="minorHAnsi"/>
          <w:b/>
          <w:lang w:val="en-GB"/>
        </w:rPr>
        <w:t>respective modes of action</w:t>
      </w:r>
      <w:r w:rsidRPr="00FA16F2">
        <w:rPr>
          <w:rFonts w:asciiTheme="minorHAnsi" w:hAnsiTheme="minorHAnsi" w:cstheme="minorHAnsi"/>
          <w:lang w:val="en-GB"/>
        </w:rPr>
        <w:t xml:space="preserve"> are understood and </w:t>
      </w:r>
      <w:proofErr w:type="gramStart"/>
      <w:r w:rsidRPr="00FA16F2">
        <w:rPr>
          <w:rFonts w:asciiTheme="minorHAnsi" w:hAnsiTheme="minorHAnsi" w:cstheme="minorHAnsi"/>
          <w:lang w:val="en-GB"/>
        </w:rPr>
        <w:t>respected;</w:t>
      </w:r>
      <w:proofErr w:type="gramEnd"/>
    </w:p>
    <w:p w14:paraId="0000000B"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Ensure </w:t>
      </w:r>
      <w:r w:rsidRPr="00FA16F2">
        <w:rPr>
          <w:rFonts w:asciiTheme="minorHAnsi" w:hAnsiTheme="minorHAnsi" w:cstheme="minorHAnsi"/>
          <w:b/>
          <w:lang w:val="en-GB"/>
        </w:rPr>
        <w:t>respective registration criteria</w:t>
      </w:r>
      <w:r w:rsidRPr="00FA16F2">
        <w:rPr>
          <w:rFonts w:asciiTheme="minorHAnsi" w:hAnsiTheme="minorHAnsi" w:cstheme="minorHAnsi"/>
          <w:b/>
          <w:vertAlign w:val="superscript"/>
          <w:lang w:val="en-GB"/>
        </w:rPr>
        <w:footnoteReference w:id="2"/>
      </w:r>
      <w:r w:rsidRPr="00FA16F2">
        <w:rPr>
          <w:rFonts w:asciiTheme="minorHAnsi" w:hAnsiTheme="minorHAnsi" w:cstheme="minorHAnsi"/>
          <w:b/>
          <w:lang w:val="en-GB"/>
        </w:rPr>
        <w:t xml:space="preserve"> and caseload priorities</w:t>
      </w:r>
      <w:r w:rsidRPr="00FA16F2">
        <w:rPr>
          <w:rFonts w:asciiTheme="minorHAnsi" w:hAnsiTheme="minorHAnsi" w:cstheme="minorHAnsi"/>
          <w:lang w:val="en-GB"/>
        </w:rPr>
        <w:t xml:space="preserve"> are understood including any potential impact on joint programmes where these are </w:t>
      </w:r>
      <w:proofErr w:type="gramStart"/>
      <w:r w:rsidRPr="00FA16F2">
        <w:rPr>
          <w:rFonts w:asciiTheme="minorHAnsi" w:hAnsiTheme="minorHAnsi" w:cstheme="minorHAnsi"/>
          <w:lang w:val="en-GB"/>
        </w:rPr>
        <w:t>different;</w:t>
      </w:r>
      <w:proofErr w:type="gramEnd"/>
    </w:p>
    <w:p w14:paraId="0000000C"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Agree on</w:t>
      </w:r>
      <w:r w:rsidRPr="00FA16F2">
        <w:rPr>
          <w:rFonts w:asciiTheme="minorHAnsi" w:hAnsiTheme="minorHAnsi" w:cstheme="minorHAnsi"/>
          <w:b/>
          <w:lang w:val="en-GB"/>
        </w:rPr>
        <w:t xml:space="preserve"> priority actions </w:t>
      </w:r>
      <w:r w:rsidRPr="00FA16F2">
        <w:rPr>
          <w:rFonts w:asciiTheme="minorHAnsi" w:hAnsiTheme="minorHAnsi" w:cstheme="minorHAnsi"/>
          <w:lang w:val="en-GB"/>
        </w:rPr>
        <w:t xml:space="preserve">and a strategy for urgent </w:t>
      </w:r>
      <w:proofErr w:type="gramStart"/>
      <w:r w:rsidRPr="00FA16F2">
        <w:rPr>
          <w:rFonts w:asciiTheme="minorHAnsi" w:hAnsiTheme="minorHAnsi" w:cstheme="minorHAnsi"/>
          <w:lang w:val="en-GB"/>
        </w:rPr>
        <w:t>response;</w:t>
      </w:r>
      <w:proofErr w:type="gramEnd"/>
    </w:p>
    <w:p w14:paraId="0000000D"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Plan collaborative actions </w:t>
      </w:r>
      <w:r w:rsidRPr="00FA16F2">
        <w:rPr>
          <w:rFonts w:asciiTheme="minorHAnsi" w:hAnsiTheme="minorHAnsi" w:cstheme="minorHAnsi"/>
          <w:lang w:val="en-GB"/>
        </w:rPr>
        <w:t xml:space="preserve">such as joint assessments, situation analysis or advocacy actions or joint </w:t>
      </w:r>
      <w:proofErr w:type="gramStart"/>
      <w:r w:rsidRPr="00FA16F2">
        <w:rPr>
          <w:rFonts w:asciiTheme="minorHAnsi" w:hAnsiTheme="minorHAnsi" w:cstheme="minorHAnsi"/>
          <w:lang w:val="en-GB"/>
        </w:rPr>
        <w:t>training;</w:t>
      </w:r>
      <w:proofErr w:type="gramEnd"/>
    </w:p>
    <w:p w14:paraId="0000000E"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Adapt interagency tools</w:t>
      </w:r>
      <w:r w:rsidRPr="00FA16F2">
        <w:rPr>
          <w:rFonts w:asciiTheme="minorHAnsi" w:hAnsiTheme="minorHAnsi" w:cstheme="minorHAnsi"/>
          <w:lang w:val="en-GB"/>
        </w:rPr>
        <w:t>, for example the agreed standard registration forms for UASC, only as necessary i.e. with regard to culture and language – (</w:t>
      </w:r>
      <w:r w:rsidRPr="00FA16F2">
        <w:rPr>
          <w:rFonts w:asciiTheme="minorHAnsi" w:hAnsiTheme="minorHAnsi" w:cstheme="minorHAnsi"/>
          <w:i/>
          <w:lang w:val="en-GB"/>
        </w:rPr>
        <w:t xml:space="preserve">see </w:t>
      </w:r>
      <w:proofErr w:type="gramStart"/>
      <w:r w:rsidRPr="00FA16F2">
        <w:rPr>
          <w:rFonts w:asciiTheme="minorHAnsi" w:hAnsiTheme="minorHAnsi" w:cstheme="minorHAnsi"/>
          <w:i/>
          <w:lang w:val="en-GB"/>
        </w:rPr>
        <w:t xml:space="preserve">4.1.1 </w:t>
      </w:r>
      <w:r w:rsidRPr="00FA16F2">
        <w:rPr>
          <w:rFonts w:asciiTheme="minorHAnsi" w:hAnsiTheme="minorHAnsi" w:cstheme="minorHAnsi"/>
          <w:lang w:val="en-GB"/>
        </w:rPr>
        <w:t>)</w:t>
      </w:r>
      <w:proofErr w:type="gramEnd"/>
      <w:r w:rsidRPr="00FA16F2">
        <w:rPr>
          <w:rFonts w:asciiTheme="minorHAnsi" w:hAnsiTheme="minorHAnsi" w:cstheme="minorHAnsi"/>
          <w:lang w:val="en-GB"/>
        </w:rPr>
        <w:t xml:space="preserve"> and </w:t>
      </w:r>
      <w:r w:rsidRPr="00FA16F2">
        <w:rPr>
          <w:rFonts w:asciiTheme="minorHAnsi" w:hAnsiTheme="minorHAnsi" w:cstheme="minorHAnsi"/>
          <w:b/>
          <w:lang w:val="en-GB"/>
        </w:rPr>
        <w:t xml:space="preserve">messages </w:t>
      </w:r>
      <w:r w:rsidRPr="00FA16F2">
        <w:rPr>
          <w:rFonts w:asciiTheme="minorHAnsi" w:hAnsiTheme="minorHAnsi" w:cstheme="minorHAnsi"/>
          <w:lang w:val="en-GB"/>
        </w:rPr>
        <w:t>for prevention of separation and information campaigns;</w:t>
      </w:r>
    </w:p>
    <w:p w14:paraId="0000000F"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Design a process for </w:t>
      </w:r>
      <w:r w:rsidRPr="00FA16F2">
        <w:rPr>
          <w:rFonts w:asciiTheme="minorHAnsi" w:hAnsiTheme="minorHAnsi" w:cstheme="minorHAnsi"/>
          <w:b/>
          <w:lang w:val="en-GB"/>
        </w:rPr>
        <w:t>case management</w:t>
      </w:r>
      <w:r w:rsidRPr="00FA16F2">
        <w:rPr>
          <w:rFonts w:asciiTheme="minorHAnsi" w:hAnsiTheme="minorHAnsi" w:cstheme="minorHAnsi"/>
          <w:lang w:val="en-GB"/>
        </w:rPr>
        <w:t xml:space="preserve"> and </w:t>
      </w:r>
      <w:r w:rsidRPr="00FA16F2">
        <w:rPr>
          <w:rFonts w:asciiTheme="minorHAnsi" w:hAnsiTheme="minorHAnsi" w:cstheme="minorHAnsi"/>
          <w:b/>
          <w:lang w:val="en-GB"/>
        </w:rPr>
        <w:t xml:space="preserve">referral, </w:t>
      </w:r>
      <w:r w:rsidRPr="00FA16F2">
        <w:rPr>
          <w:rFonts w:asciiTheme="minorHAnsi" w:hAnsiTheme="minorHAnsi" w:cstheme="minorHAnsi"/>
          <w:lang w:val="en-GB"/>
        </w:rPr>
        <w:t xml:space="preserve">building on any existing </w:t>
      </w:r>
      <w:proofErr w:type="gramStart"/>
      <w:r w:rsidRPr="00FA16F2">
        <w:rPr>
          <w:rFonts w:asciiTheme="minorHAnsi" w:hAnsiTheme="minorHAnsi" w:cstheme="minorHAnsi"/>
          <w:lang w:val="en-GB"/>
        </w:rPr>
        <w:t>systems;</w:t>
      </w:r>
      <w:proofErr w:type="gramEnd"/>
    </w:p>
    <w:p w14:paraId="00000010"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Adapt, develop or establish </w:t>
      </w:r>
      <w:r w:rsidRPr="00FA16F2">
        <w:rPr>
          <w:rFonts w:asciiTheme="minorHAnsi" w:hAnsiTheme="minorHAnsi" w:cstheme="minorHAnsi"/>
          <w:b/>
          <w:lang w:val="en-GB"/>
        </w:rPr>
        <w:t>information management systems (IMS), agree policy and procedures for safe storage of information and information sharing</w:t>
      </w:r>
      <w:r w:rsidRPr="00FA16F2">
        <w:rPr>
          <w:rFonts w:asciiTheme="minorHAnsi" w:hAnsiTheme="minorHAnsi" w:cstheme="minorHAnsi"/>
          <w:lang w:val="en-GB"/>
        </w:rPr>
        <w:t xml:space="preserve"> and ensure protocols for managing and sharing information are available and </w:t>
      </w:r>
      <w:proofErr w:type="gramStart"/>
      <w:r w:rsidRPr="00FA16F2">
        <w:rPr>
          <w:rFonts w:asciiTheme="minorHAnsi" w:hAnsiTheme="minorHAnsi" w:cstheme="minorHAnsi"/>
          <w:lang w:val="en-GB"/>
        </w:rPr>
        <w:t>implemented;</w:t>
      </w:r>
      <w:proofErr w:type="gramEnd"/>
      <w:r w:rsidRPr="00FA16F2">
        <w:rPr>
          <w:rFonts w:asciiTheme="minorHAnsi" w:hAnsiTheme="minorHAnsi" w:cstheme="minorHAnsi"/>
          <w:lang w:val="en-GB"/>
        </w:rPr>
        <w:t xml:space="preserve"> </w:t>
      </w:r>
    </w:p>
    <w:p w14:paraId="00000011"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Establish systems </w:t>
      </w:r>
      <w:r w:rsidRPr="00FA16F2">
        <w:rPr>
          <w:rFonts w:asciiTheme="minorHAnsi" w:hAnsiTheme="minorHAnsi" w:cstheme="minorHAnsi"/>
          <w:lang w:val="en-GB"/>
        </w:rPr>
        <w:t xml:space="preserve">for coordination with other protection areas of responsibility and other sectors in the wider humanitarian </w:t>
      </w:r>
      <w:proofErr w:type="gramStart"/>
      <w:r w:rsidRPr="00FA16F2">
        <w:rPr>
          <w:rFonts w:asciiTheme="minorHAnsi" w:hAnsiTheme="minorHAnsi" w:cstheme="minorHAnsi"/>
          <w:lang w:val="en-GB"/>
        </w:rPr>
        <w:t>response;</w:t>
      </w:r>
      <w:proofErr w:type="gramEnd"/>
      <w:r w:rsidRPr="00FA16F2">
        <w:rPr>
          <w:rFonts w:asciiTheme="minorHAnsi" w:hAnsiTheme="minorHAnsi" w:cstheme="minorHAnsi"/>
          <w:lang w:val="en-GB"/>
        </w:rPr>
        <w:t xml:space="preserve"> </w:t>
      </w:r>
    </w:p>
    <w:p w14:paraId="00000012"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Agree on advocacy messages in relation to </w:t>
      </w:r>
      <w:r w:rsidRPr="00FA16F2">
        <w:rPr>
          <w:rFonts w:asciiTheme="minorHAnsi" w:hAnsiTheme="minorHAnsi" w:cstheme="minorHAnsi"/>
          <w:b/>
          <w:lang w:val="en-GB"/>
        </w:rPr>
        <w:t>media coverage</w:t>
      </w:r>
      <w:r w:rsidRPr="00FA16F2">
        <w:rPr>
          <w:rFonts w:asciiTheme="minorHAnsi" w:hAnsiTheme="minorHAnsi" w:cstheme="minorHAnsi"/>
          <w:lang w:val="en-GB"/>
        </w:rPr>
        <w:t xml:space="preserve"> of the </w:t>
      </w:r>
      <w:proofErr w:type="gramStart"/>
      <w:r w:rsidRPr="00FA16F2">
        <w:rPr>
          <w:rFonts w:asciiTheme="minorHAnsi" w:hAnsiTheme="minorHAnsi" w:cstheme="minorHAnsi"/>
          <w:lang w:val="en-GB"/>
        </w:rPr>
        <w:t>emergency</w:t>
      </w:r>
      <w:r w:rsidRPr="00FA16F2">
        <w:rPr>
          <w:rFonts w:asciiTheme="minorHAnsi" w:hAnsiTheme="minorHAnsi" w:cstheme="minorHAnsi"/>
          <w:b/>
          <w:lang w:val="en-GB"/>
        </w:rPr>
        <w:t>;</w:t>
      </w:r>
      <w:proofErr w:type="gramEnd"/>
    </w:p>
    <w:p w14:paraId="00000013"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 xml:space="preserve">Ensure </w:t>
      </w:r>
      <w:r w:rsidRPr="00FA16F2">
        <w:rPr>
          <w:rFonts w:asciiTheme="minorHAnsi" w:hAnsiTheme="minorHAnsi" w:cstheme="minorHAnsi"/>
          <w:lang w:val="en-GB"/>
        </w:rPr>
        <w:t xml:space="preserve">that policy is respectful of </w:t>
      </w:r>
      <w:r w:rsidRPr="00FA16F2">
        <w:rPr>
          <w:rFonts w:asciiTheme="minorHAnsi" w:hAnsiTheme="minorHAnsi" w:cstheme="minorHAnsi"/>
          <w:b/>
          <w:lang w:val="en-GB"/>
        </w:rPr>
        <w:t>humanitarian principles</w:t>
      </w:r>
      <w:r w:rsidRPr="00FA16F2">
        <w:rPr>
          <w:rFonts w:asciiTheme="minorHAnsi" w:hAnsiTheme="minorHAnsi" w:cstheme="minorHAnsi"/>
          <w:lang w:val="en-GB"/>
        </w:rPr>
        <w:t xml:space="preserve"> (NIHA)</w:t>
      </w:r>
    </w:p>
    <w:p w14:paraId="263F0971" w14:textId="4B0D4897" w:rsid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Develop a strategy for capacity building and training</w:t>
      </w:r>
      <w:r w:rsidRPr="00FA16F2">
        <w:rPr>
          <w:rFonts w:asciiTheme="minorHAnsi" w:hAnsiTheme="minorHAnsi" w:cstheme="minorHAnsi"/>
          <w:lang w:val="en-GB"/>
        </w:rPr>
        <w:t xml:space="preserve"> where necessary including ongoing and where possible, collaborative training and mentoring on all aspects of case management for UASC.</w:t>
      </w:r>
    </w:p>
    <w:p w14:paraId="31CA3529" w14:textId="77777777" w:rsidR="00FA16F2" w:rsidRDefault="00FA16F2" w:rsidP="00FA16F2">
      <w:pPr>
        <w:spacing w:after="0" w:line="276" w:lineRule="auto"/>
        <w:rPr>
          <w:rFonts w:asciiTheme="minorHAnsi" w:hAnsiTheme="minorHAnsi" w:cstheme="minorHAnsi"/>
          <w:lang w:val="en-GB"/>
        </w:rPr>
      </w:pPr>
    </w:p>
    <w:p w14:paraId="2D54B03B" w14:textId="77777777" w:rsidR="00FA16F2" w:rsidRDefault="00FA16F2" w:rsidP="00FA16F2">
      <w:pPr>
        <w:spacing w:after="0" w:line="276" w:lineRule="auto"/>
        <w:rPr>
          <w:rFonts w:asciiTheme="minorHAnsi" w:hAnsiTheme="minorHAnsi" w:cstheme="minorHAnsi"/>
          <w:lang w:val="en-GB"/>
        </w:rPr>
      </w:pPr>
    </w:p>
    <w:p w14:paraId="15BE6259" w14:textId="77777777" w:rsidR="00FA16F2" w:rsidRDefault="00FA16F2" w:rsidP="00FA16F2">
      <w:pPr>
        <w:spacing w:after="0" w:line="276" w:lineRule="auto"/>
        <w:rPr>
          <w:rFonts w:asciiTheme="minorHAnsi" w:hAnsiTheme="minorHAnsi" w:cstheme="minorHAnsi"/>
          <w:lang w:val="en-GB"/>
        </w:rPr>
      </w:pPr>
    </w:p>
    <w:p w14:paraId="12782F18" w14:textId="77777777" w:rsidR="00FA16F2" w:rsidRPr="00FA16F2" w:rsidRDefault="00FA16F2" w:rsidP="00FA16F2">
      <w:pPr>
        <w:spacing w:after="0" w:line="276" w:lineRule="auto"/>
        <w:rPr>
          <w:rFonts w:asciiTheme="minorHAnsi" w:hAnsiTheme="minorHAnsi" w:cstheme="minorHAnsi"/>
          <w:lang w:val="en-GB"/>
        </w:rPr>
      </w:pPr>
    </w:p>
    <w:p w14:paraId="00000015" w14:textId="1C09278D"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Agree on/define </w:t>
      </w:r>
      <w:r w:rsidRPr="00FA16F2">
        <w:rPr>
          <w:rFonts w:asciiTheme="minorHAnsi" w:hAnsiTheme="minorHAnsi" w:cstheme="minorHAnsi"/>
          <w:b/>
          <w:lang w:val="en-GB"/>
        </w:rPr>
        <w:t xml:space="preserve">policy and programme approaches, </w:t>
      </w:r>
      <w:r w:rsidRPr="00FA16F2">
        <w:rPr>
          <w:rFonts w:asciiTheme="minorHAnsi" w:hAnsiTheme="minorHAnsi" w:cstheme="minorHAnsi"/>
          <w:lang w:val="en-GB"/>
        </w:rPr>
        <w:t>including ‘Minimum Standards</w:t>
      </w:r>
      <w:r w:rsidRPr="00FA16F2">
        <w:rPr>
          <w:rFonts w:asciiTheme="minorHAnsi" w:hAnsiTheme="minorHAnsi" w:cstheme="minorHAnsi"/>
          <w:vertAlign w:val="superscript"/>
          <w:lang w:val="en-GB"/>
        </w:rPr>
        <w:footnoteReference w:id="3"/>
      </w:r>
      <w:r w:rsidRPr="00FA16F2">
        <w:rPr>
          <w:rFonts w:asciiTheme="minorHAnsi" w:hAnsiTheme="minorHAnsi" w:cstheme="minorHAnsi"/>
          <w:lang w:val="en-GB"/>
        </w:rPr>
        <w:t xml:space="preserve">’ to ensure that the type and quality of support a child receives is consistent across all organisations and </w:t>
      </w:r>
      <w:proofErr w:type="gramStart"/>
      <w:r w:rsidRPr="00FA16F2">
        <w:rPr>
          <w:rFonts w:asciiTheme="minorHAnsi" w:hAnsiTheme="minorHAnsi" w:cstheme="minorHAnsi"/>
          <w:lang w:val="en-GB"/>
        </w:rPr>
        <w:t>actors;</w:t>
      </w:r>
      <w:proofErr w:type="gramEnd"/>
      <w:r w:rsidRPr="00FA16F2">
        <w:rPr>
          <w:rFonts w:asciiTheme="minorHAnsi" w:hAnsiTheme="minorHAnsi" w:cstheme="minorHAnsi"/>
          <w:lang w:val="en-GB"/>
        </w:rPr>
        <w:t xml:space="preserve"> </w:t>
      </w:r>
    </w:p>
    <w:p w14:paraId="00000016" w14:textId="57E30D73"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lang w:val="en-GB"/>
        </w:rPr>
        <w:t xml:space="preserve">Discuss possible engagement with </w:t>
      </w:r>
      <w:r w:rsidRPr="00FA16F2">
        <w:rPr>
          <w:rFonts w:asciiTheme="minorHAnsi" w:hAnsiTheme="minorHAnsi" w:cstheme="minorHAnsi"/>
          <w:b/>
          <w:lang w:val="en-GB"/>
        </w:rPr>
        <w:t xml:space="preserve">military actors </w:t>
      </w:r>
      <w:r w:rsidRPr="00FA16F2">
        <w:rPr>
          <w:rFonts w:asciiTheme="minorHAnsi" w:hAnsiTheme="minorHAnsi" w:cstheme="minorHAnsi"/>
          <w:lang w:val="en-GB"/>
        </w:rPr>
        <w:t xml:space="preserve">for child protection </w:t>
      </w:r>
      <w:r w:rsidR="00FA16F2" w:rsidRPr="00FA16F2">
        <w:rPr>
          <w:rFonts w:asciiTheme="minorHAnsi" w:hAnsiTheme="minorHAnsi" w:cstheme="minorHAnsi"/>
          <w:lang w:val="en-GB"/>
        </w:rPr>
        <w:t>advocacy.</w:t>
      </w:r>
    </w:p>
    <w:p w14:paraId="00000017" w14:textId="77777777" w:rsidR="00D558E1" w:rsidRPr="00FA16F2" w:rsidRDefault="00000000" w:rsidP="00FA16F2">
      <w:pPr>
        <w:numPr>
          <w:ilvl w:val="0"/>
          <w:numId w:val="18"/>
        </w:numPr>
        <w:spacing w:after="0" w:line="276" w:lineRule="auto"/>
        <w:rPr>
          <w:rFonts w:asciiTheme="minorHAnsi" w:hAnsiTheme="minorHAnsi" w:cstheme="minorHAnsi"/>
          <w:lang w:val="en-GB"/>
        </w:rPr>
      </w:pPr>
      <w:r w:rsidRPr="00FA16F2">
        <w:rPr>
          <w:rFonts w:asciiTheme="minorHAnsi" w:hAnsiTheme="minorHAnsi" w:cstheme="minorHAnsi"/>
          <w:b/>
          <w:lang w:val="en-GB"/>
        </w:rPr>
        <w:t>Monitor</w:t>
      </w:r>
      <w:r w:rsidRPr="00FA16F2">
        <w:rPr>
          <w:rFonts w:asciiTheme="minorHAnsi" w:hAnsiTheme="minorHAnsi" w:cstheme="minorHAnsi"/>
          <w:lang w:val="en-GB"/>
        </w:rPr>
        <w:t xml:space="preserve"> the effectiveness of the response.</w:t>
      </w:r>
    </w:p>
    <w:p w14:paraId="00000018" w14:textId="77777777" w:rsidR="00D558E1" w:rsidRPr="00FA16F2" w:rsidRDefault="00D558E1" w:rsidP="00FA16F2">
      <w:pPr>
        <w:spacing w:after="0" w:line="276" w:lineRule="auto"/>
        <w:rPr>
          <w:rFonts w:asciiTheme="minorHAnsi" w:hAnsiTheme="minorHAnsi" w:cstheme="minorHAnsi"/>
          <w:i/>
          <w:lang w:val="en-GB"/>
        </w:rPr>
      </w:pPr>
    </w:p>
    <w:p w14:paraId="00000019" w14:textId="77777777" w:rsidR="00D558E1" w:rsidRPr="00FA16F2" w:rsidRDefault="00000000" w:rsidP="00FA16F2">
      <w:pPr>
        <w:spacing w:after="0" w:line="276" w:lineRule="auto"/>
        <w:jc w:val="both"/>
        <w:rPr>
          <w:rFonts w:asciiTheme="minorHAnsi" w:hAnsiTheme="minorHAnsi" w:cstheme="minorHAnsi"/>
          <w:lang w:val="en-GB"/>
        </w:rPr>
      </w:pPr>
      <w:r w:rsidRPr="00FA16F2">
        <w:rPr>
          <w:rFonts w:asciiTheme="minorHAnsi" w:hAnsiTheme="minorHAnsi" w:cstheme="minorHAnsi"/>
          <w:lang w:val="en-GB"/>
        </w:rPr>
        <w:t xml:space="preserve">The tasks and activities to be undertaken by the UASC coordination group at national/local level will equally apply to a </w:t>
      </w:r>
      <w:r w:rsidRPr="00FA16F2">
        <w:rPr>
          <w:rFonts w:asciiTheme="minorHAnsi" w:hAnsiTheme="minorHAnsi" w:cstheme="minorHAnsi"/>
          <w:b/>
          <w:lang w:val="en-GB"/>
        </w:rPr>
        <w:t xml:space="preserve">regional or sub-regional coordination group for UASC. </w:t>
      </w:r>
      <w:r w:rsidRPr="00FA16F2">
        <w:rPr>
          <w:rFonts w:asciiTheme="minorHAnsi" w:hAnsiTheme="minorHAnsi" w:cstheme="minorHAnsi"/>
          <w:lang w:val="en-GB"/>
        </w:rPr>
        <w:t xml:space="preserve">Where procedures are already in place in a country programme, for example SOPs, these will need to be extended to take account of the regional context and players. </w:t>
      </w:r>
    </w:p>
    <w:p w14:paraId="0000001A" w14:textId="77777777" w:rsidR="00D558E1" w:rsidRPr="00FA16F2" w:rsidRDefault="00D558E1" w:rsidP="00FA16F2">
      <w:pPr>
        <w:spacing w:after="0" w:line="276" w:lineRule="auto"/>
        <w:jc w:val="both"/>
        <w:rPr>
          <w:rFonts w:asciiTheme="minorHAnsi" w:hAnsiTheme="minorHAnsi" w:cstheme="minorHAnsi"/>
          <w:b/>
          <w:i/>
          <w:lang w:val="en-GB"/>
        </w:rPr>
      </w:pPr>
    </w:p>
    <w:p w14:paraId="0000001B" w14:textId="77777777" w:rsidR="00D558E1" w:rsidRPr="00FA16F2" w:rsidRDefault="00000000" w:rsidP="00FA16F2">
      <w:pPr>
        <w:spacing w:after="0" w:line="276" w:lineRule="auto"/>
        <w:jc w:val="both"/>
        <w:rPr>
          <w:rFonts w:asciiTheme="minorHAnsi" w:hAnsiTheme="minorHAnsi" w:cstheme="minorHAnsi"/>
          <w:lang w:val="en-GB"/>
        </w:rPr>
      </w:pPr>
      <w:r w:rsidRPr="00FA16F2">
        <w:rPr>
          <w:rFonts w:asciiTheme="minorHAnsi" w:hAnsiTheme="minorHAnsi" w:cstheme="minorHAnsi"/>
          <w:b/>
          <w:lang w:val="en-GB"/>
        </w:rPr>
        <w:t xml:space="preserve">The regional or sub-regional coordination group (where there is a need for one) </w:t>
      </w:r>
      <w:r w:rsidRPr="00FA16F2">
        <w:rPr>
          <w:rFonts w:asciiTheme="minorHAnsi" w:hAnsiTheme="minorHAnsi" w:cstheme="minorHAnsi"/>
          <w:lang w:val="en-GB"/>
        </w:rPr>
        <w:t xml:space="preserve">will need to address the following </w:t>
      </w:r>
      <w:r w:rsidRPr="00FA16F2">
        <w:rPr>
          <w:rFonts w:asciiTheme="minorHAnsi" w:hAnsiTheme="minorHAnsi" w:cstheme="minorHAnsi"/>
          <w:i/>
          <w:lang w:val="en-GB"/>
        </w:rPr>
        <w:t xml:space="preserve">additional </w:t>
      </w:r>
      <w:r w:rsidRPr="00FA16F2">
        <w:rPr>
          <w:rFonts w:asciiTheme="minorHAnsi" w:hAnsiTheme="minorHAnsi" w:cstheme="minorHAnsi"/>
          <w:lang w:val="en-GB"/>
        </w:rPr>
        <w:t>tasks:</w:t>
      </w:r>
    </w:p>
    <w:p w14:paraId="0000001C" w14:textId="77777777" w:rsidR="00D558E1" w:rsidRPr="00FA16F2" w:rsidRDefault="00D558E1" w:rsidP="00FA16F2">
      <w:pPr>
        <w:spacing w:after="0" w:line="276" w:lineRule="auto"/>
        <w:jc w:val="both"/>
        <w:rPr>
          <w:rFonts w:asciiTheme="minorHAnsi" w:hAnsiTheme="minorHAnsi" w:cstheme="minorHAnsi"/>
          <w:lang w:val="en-GB"/>
        </w:rPr>
      </w:pPr>
    </w:p>
    <w:p w14:paraId="0000001D" w14:textId="6BDF9B8B"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hAnsiTheme="minorHAnsi" w:cstheme="minorHAnsi"/>
          <w:b/>
          <w:lang w:val="en-GB"/>
        </w:rPr>
        <w:t>R</w:t>
      </w:r>
      <w:r w:rsidRPr="00FA16F2">
        <w:rPr>
          <w:rFonts w:asciiTheme="minorHAnsi" w:eastAsia="Calibri" w:hAnsiTheme="minorHAnsi" w:cstheme="minorHAnsi"/>
          <w:b/>
          <w:color w:val="000000"/>
          <w:lang w:val="en-GB"/>
        </w:rPr>
        <w:t>esearch</w:t>
      </w:r>
      <w:r w:rsidRPr="00FA16F2">
        <w:rPr>
          <w:rFonts w:asciiTheme="minorHAnsi" w:eastAsia="Calibri" w:hAnsiTheme="minorHAnsi" w:cstheme="minorHAnsi"/>
          <w:color w:val="000000"/>
          <w:lang w:val="en-GB"/>
        </w:rPr>
        <w:t xml:space="preserve"> to understand the scope and patterns related to the movement of </w:t>
      </w:r>
      <w:r w:rsidR="00FA16F2" w:rsidRPr="00FA16F2">
        <w:rPr>
          <w:rFonts w:asciiTheme="minorHAnsi" w:eastAsia="Calibri" w:hAnsiTheme="minorHAnsi" w:cstheme="minorHAnsi"/>
          <w:color w:val="000000"/>
          <w:lang w:val="en-GB"/>
        </w:rPr>
        <w:t>UASC.</w:t>
      </w:r>
    </w:p>
    <w:p w14:paraId="0000001E" w14:textId="62B85068"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hAnsiTheme="minorHAnsi" w:cstheme="minorHAnsi"/>
          <w:b/>
          <w:lang w:val="en-GB"/>
        </w:rPr>
        <w:t>A</w:t>
      </w:r>
      <w:r w:rsidRPr="00FA16F2">
        <w:rPr>
          <w:rFonts w:asciiTheme="minorHAnsi" w:eastAsia="Calibri" w:hAnsiTheme="minorHAnsi" w:cstheme="minorHAnsi"/>
          <w:b/>
          <w:color w:val="000000"/>
          <w:lang w:val="en-GB"/>
        </w:rPr>
        <w:t xml:space="preserve">dvocacy </w:t>
      </w:r>
      <w:r w:rsidRPr="00FA16F2">
        <w:rPr>
          <w:rFonts w:asciiTheme="minorHAnsi" w:eastAsia="Calibri" w:hAnsiTheme="minorHAnsi" w:cstheme="minorHAnsi"/>
          <w:color w:val="000000"/>
          <w:lang w:val="en-GB"/>
        </w:rPr>
        <w:t>for countries of origin to take greater responsibility including the implementation of programmes for the prevention of family separation at the point of origin and while travelling to the country of destination and measures to prevent the inappropriate movement of UASC across the national border (</w:t>
      </w:r>
      <w:proofErr w:type="gramStart"/>
      <w:r w:rsidRPr="00FA16F2">
        <w:rPr>
          <w:rFonts w:asciiTheme="minorHAnsi" w:eastAsia="Calibri" w:hAnsiTheme="minorHAnsi" w:cstheme="minorHAnsi"/>
          <w:color w:val="000000"/>
          <w:lang w:val="en-GB"/>
        </w:rPr>
        <w:t>i.e.</w:t>
      </w:r>
      <w:proofErr w:type="gramEnd"/>
      <w:r w:rsidRPr="00FA16F2">
        <w:rPr>
          <w:rFonts w:asciiTheme="minorHAnsi" w:eastAsia="Calibri" w:hAnsiTheme="minorHAnsi" w:cstheme="minorHAnsi"/>
          <w:color w:val="000000"/>
          <w:lang w:val="en-GB"/>
        </w:rPr>
        <w:t xml:space="preserve"> for cross border trafficking/informal adoption). However, this should not prevent children from </w:t>
      </w:r>
      <w:r w:rsidR="00FA16F2" w:rsidRPr="00FA16F2">
        <w:rPr>
          <w:rFonts w:asciiTheme="minorHAnsi" w:eastAsia="Calibri" w:hAnsiTheme="minorHAnsi" w:cstheme="minorHAnsi"/>
          <w:color w:val="000000"/>
          <w:lang w:val="en-GB"/>
        </w:rPr>
        <w:t>exercising their</w:t>
      </w:r>
      <w:r w:rsidRPr="00FA16F2">
        <w:rPr>
          <w:rFonts w:asciiTheme="minorHAnsi" w:eastAsia="Calibri" w:hAnsiTheme="minorHAnsi" w:cstheme="minorHAnsi"/>
          <w:color w:val="000000"/>
          <w:lang w:val="en-GB"/>
        </w:rPr>
        <w:t xml:space="preserve"> right to seek asylum in another country when fleeing war or persecution.</w:t>
      </w:r>
      <w:r w:rsidRPr="00FA16F2">
        <w:rPr>
          <w:rFonts w:asciiTheme="minorHAnsi" w:eastAsia="Calibri" w:hAnsiTheme="minorHAnsi" w:cstheme="minorHAnsi"/>
          <w:b/>
          <w:color w:val="000000"/>
          <w:lang w:val="en-GB"/>
        </w:rPr>
        <w:t xml:space="preserve"> </w:t>
      </w:r>
    </w:p>
    <w:p w14:paraId="0000001F" w14:textId="77777777"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hAnsiTheme="minorHAnsi" w:cstheme="minorHAnsi"/>
          <w:b/>
          <w:lang w:val="en-GB"/>
        </w:rPr>
        <w:t>A</w:t>
      </w:r>
      <w:r w:rsidRPr="00FA16F2">
        <w:rPr>
          <w:rFonts w:asciiTheme="minorHAnsi" w:eastAsia="Calibri" w:hAnsiTheme="minorHAnsi" w:cstheme="minorHAnsi"/>
          <w:b/>
          <w:color w:val="000000"/>
          <w:lang w:val="en-GB"/>
        </w:rPr>
        <w:t xml:space="preserve">dvocacy </w:t>
      </w:r>
      <w:r w:rsidRPr="00FA16F2">
        <w:rPr>
          <w:rFonts w:asciiTheme="minorHAnsi" w:eastAsia="Calibri" w:hAnsiTheme="minorHAnsi" w:cstheme="minorHAnsi"/>
          <w:color w:val="000000"/>
          <w:lang w:val="en-GB"/>
        </w:rPr>
        <w:t>with receiving countries to</w:t>
      </w:r>
      <w:r w:rsidRPr="00FA16F2">
        <w:rPr>
          <w:rFonts w:asciiTheme="minorHAnsi" w:eastAsia="Calibri" w:hAnsiTheme="minorHAnsi" w:cstheme="minorHAnsi"/>
          <w:b/>
          <w:color w:val="000000"/>
          <w:lang w:val="en-GB"/>
        </w:rPr>
        <w:t xml:space="preserve"> </w:t>
      </w:r>
      <w:r w:rsidRPr="00FA16F2">
        <w:rPr>
          <w:rFonts w:asciiTheme="minorHAnsi" w:eastAsia="Calibri" w:hAnsiTheme="minorHAnsi" w:cstheme="minorHAnsi"/>
          <w:color w:val="000000"/>
          <w:lang w:val="en-GB"/>
        </w:rPr>
        <w:t xml:space="preserve">provide appropriate support and assistance and to abide by international humanitarian and human rights law in relation to refugee, asylum seeking and migrant children and to ensure the provision (where necessary) of safe houses and alternative interim accommodation for children who may be at risk </w:t>
      </w:r>
      <w:proofErr w:type="gramStart"/>
      <w:r w:rsidRPr="00FA16F2">
        <w:rPr>
          <w:rFonts w:asciiTheme="minorHAnsi" w:eastAsia="Calibri" w:hAnsiTheme="minorHAnsi" w:cstheme="minorHAnsi"/>
          <w:color w:val="000000"/>
          <w:lang w:val="en-GB"/>
        </w:rPr>
        <w:t>e.g.</w:t>
      </w:r>
      <w:proofErr w:type="gramEnd"/>
      <w:r w:rsidRPr="00FA16F2">
        <w:rPr>
          <w:rFonts w:asciiTheme="minorHAnsi" w:eastAsia="Calibri" w:hAnsiTheme="minorHAnsi" w:cstheme="minorHAnsi"/>
          <w:color w:val="000000"/>
          <w:lang w:val="en-GB"/>
        </w:rPr>
        <w:t xml:space="preserve"> children formerly associated with armed forces or armed groups or trafficked children.</w:t>
      </w:r>
    </w:p>
    <w:p w14:paraId="00000020" w14:textId="77777777"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eastAsia="Calibri" w:hAnsiTheme="minorHAnsi" w:cstheme="minorHAnsi"/>
          <w:b/>
          <w:color w:val="000000"/>
          <w:lang w:val="en-GB"/>
        </w:rPr>
        <w:t xml:space="preserve">Advocacy with border officials and medical organisations </w:t>
      </w:r>
      <w:r w:rsidRPr="00FA16F2">
        <w:rPr>
          <w:rFonts w:asciiTheme="minorHAnsi" w:eastAsia="Calibri" w:hAnsiTheme="minorHAnsi" w:cstheme="minorHAnsi"/>
          <w:color w:val="000000"/>
          <w:lang w:val="en-GB"/>
        </w:rPr>
        <w:t>to follow agreed procedures and guidelines regarding the evacuation of children for urgent medical treatment or other purposes (children may arrive at border crossing points with serious injuries if fleeing from armed conflict and other situations of violence)</w:t>
      </w:r>
      <w:r w:rsidRPr="00FA16F2">
        <w:rPr>
          <w:rFonts w:asciiTheme="minorHAnsi" w:hAnsiTheme="minorHAnsi" w:cstheme="minorHAnsi"/>
          <w:b/>
          <w:lang w:val="en-GB"/>
        </w:rPr>
        <w:t>.</w:t>
      </w:r>
    </w:p>
    <w:p w14:paraId="00000021" w14:textId="4429D5D2"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hAnsiTheme="minorHAnsi" w:cstheme="minorHAnsi"/>
          <w:b/>
          <w:lang w:val="en-GB"/>
        </w:rPr>
        <w:t>I</w:t>
      </w:r>
      <w:r w:rsidRPr="00FA16F2">
        <w:rPr>
          <w:rFonts w:asciiTheme="minorHAnsi" w:eastAsia="Calibri" w:hAnsiTheme="minorHAnsi" w:cstheme="minorHAnsi"/>
          <w:b/>
          <w:color w:val="000000"/>
          <w:lang w:val="en-GB"/>
        </w:rPr>
        <w:t>mplementation of a common information management system</w:t>
      </w:r>
      <w:r w:rsidRPr="00FA16F2">
        <w:rPr>
          <w:rFonts w:asciiTheme="minorHAnsi" w:eastAsia="Calibri" w:hAnsiTheme="minorHAnsi" w:cstheme="minorHAnsi"/>
          <w:color w:val="000000"/>
          <w:lang w:val="en-GB"/>
        </w:rPr>
        <w:t xml:space="preserve">, for example the IA CP IMS, to facilitate sharing of information between country programmes as appropriate and ideally to centralise information. Where there is more than one IMS being used, protocols should be developed </w:t>
      </w:r>
      <w:proofErr w:type="gramStart"/>
      <w:r w:rsidRPr="00FA16F2">
        <w:rPr>
          <w:rFonts w:asciiTheme="minorHAnsi" w:eastAsia="Calibri" w:hAnsiTheme="minorHAnsi" w:cstheme="minorHAnsi"/>
          <w:color w:val="000000"/>
          <w:lang w:val="en-GB"/>
        </w:rPr>
        <w:t>with regard to</w:t>
      </w:r>
      <w:proofErr w:type="gramEnd"/>
      <w:r w:rsidRPr="00FA16F2">
        <w:rPr>
          <w:rFonts w:asciiTheme="minorHAnsi" w:eastAsia="Calibri" w:hAnsiTheme="minorHAnsi" w:cstheme="minorHAnsi"/>
          <w:color w:val="000000"/>
          <w:lang w:val="en-GB"/>
        </w:rPr>
        <w:t xml:space="preserve"> information sharing between </w:t>
      </w:r>
      <w:r w:rsidR="00FA16F2" w:rsidRPr="00FA16F2">
        <w:rPr>
          <w:rFonts w:asciiTheme="minorHAnsi" w:eastAsia="Calibri" w:hAnsiTheme="minorHAnsi" w:cstheme="minorHAnsi"/>
          <w:color w:val="000000"/>
          <w:lang w:val="en-GB"/>
        </w:rPr>
        <w:t>systems.</w:t>
      </w:r>
    </w:p>
    <w:p w14:paraId="00000022" w14:textId="184698A3" w:rsidR="00D558E1" w:rsidRPr="00FA16F2" w:rsidRDefault="00000000" w:rsidP="00FA16F2">
      <w:pPr>
        <w:numPr>
          <w:ilvl w:val="0"/>
          <w:numId w:val="19"/>
        </w:numPr>
        <w:pBdr>
          <w:top w:val="nil"/>
          <w:left w:val="nil"/>
          <w:bottom w:val="nil"/>
          <w:right w:val="nil"/>
          <w:between w:val="nil"/>
        </w:pBdr>
        <w:spacing w:after="0" w:line="276" w:lineRule="auto"/>
        <w:ind w:left="851"/>
        <w:rPr>
          <w:rFonts w:asciiTheme="minorHAnsi" w:hAnsiTheme="minorHAnsi" w:cstheme="minorHAnsi"/>
          <w:color w:val="000000"/>
          <w:lang w:val="en-GB"/>
        </w:rPr>
      </w:pPr>
      <w:r w:rsidRPr="00FA16F2">
        <w:rPr>
          <w:rFonts w:asciiTheme="minorHAnsi" w:eastAsia="Calibri" w:hAnsiTheme="minorHAnsi" w:cstheme="minorHAnsi"/>
          <w:b/>
          <w:color w:val="000000"/>
          <w:lang w:val="en-GB"/>
        </w:rPr>
        <w:t>Standardising</w:t>
      </w:r>
      <w:r w:rsidRPr="00FA16F2">
        <w:rPr>
          <w:rFonts w:asciiTheme="minorHAnsi" w:eastAsia="Calibri" w:hAnsiTheme="minorHAnsi" w:cstheme="minorHAnsi"/>
          <w:color w:val="000000"/>
          <w:lang w:val="en-GB"/>
        </w:rPr>
        <w:t xml:space="preserve"> policies, tools, systems </w:t>
      </w:r>
      <w:r w:rsidR="00FA16F2" w:rsidRPr="00FA16F2">
        <w:rPr>
          <w:rFonts w:asciiTheme="minorHAnsi" w:eastAsia="Calibri" w:hAnsiTheme="minorHAnsi" w:cstheme="minorHAnsi"/>
          <w:color w:val="000000"/>
          <w:lang w:val="en-GB"/>
        </w:rPr>
        <w:t>and common</w:t>
      </w:r>
      <w:r w:rsidRPr="00FA16F2">
        <w:rPr>
          <w:rFonts w:asciiTheme="minorHAnsi" w:eastAsia="Calibri" w:hAnsiTheme="minorHAnsi" w:cstheme="minorHAnsi"/>
          <w:color w:val="000000"/>
          <w:lang w:val="en-GB"/>
        </w:rPr>
        <w:t xml:space="preserve"> approach to family tracing and reunification in all affected countries.</w:t>
      </w:r>
    </w:p>
    <w:p w14:paraId="00000023" w14:textId="77777777" w:rsidR="00D558E1" w:rsidRPr="00FA16F2" w:rsidRDefault="00D558E1" w:rsidP="00FA16F2">
      <w:pPr>
        <w:pBdr>
          <w:top w:val="nil"/>
          <w:left w:val="nil"/>
          <w:bottom w:val="nil"/>
          <w:right w:val="nil"/>
          <w:between w:val="nil"/>
        </w:pBdr>
        <w:spacing w:after="0" w:line="276" w:lineRule="auto"/>
        <w:ind w:left="851"/>
        <w:rPr>
          <w:rFonts w:asciiTheme="minorHAnsi" w:hAnsiTheme="minorHAnsi" w:cstheme="minorHAnsi"/>
          <w:color w:val="000000"/>
          <w:lang w:val="en-GB"/>
        </w:rPr>
      </w:pPr>
    </w:p>
    <w:p w14:paraId="00000024" w14:textId="77777777" w:rsidR="00D558E1" w:rsidRPr="00FA16F2" w:rsidRDefault="00D558E1" w:rsidP="00FA16F2">
      <w:pPr>
        <w:pBdr>
          <w:top w:val="nil"/>
          <w:left w:val="nil"/>
          <w:bottom w:val="nil"/>
          <w:right w:val="nil"/>
          <w:between w:val="nil"/>
        </w:pBdr>
        <w:spacing w:after="0" w:line="276" w:lineRule="auto"/>
        <w:ind w:left="357"/>
        <w:rPr>
          <w:rFonts w:asciiTheme="minorHAnsi" w:hAnsiTheme="minorHAnsi" w:cstheme="minorHAnsi"/>
          <w:color w:val="000000"/>
        </w:rPr>
      </w:pPr>
    </w:p>
    <w:sectPr w:rsidR="00D558E1" w:rsidRPr="00FA16F2" w:rsidSect="00FA16F2">
      <w:headerReference w:type="default" r:id="rId8"/>
      <w:footerReference w:type="default" r:id="rId9"/>
      <w:pgSz w:w="11906" w:h="16838"/>
      <w:pgMar w:top="1272"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2EAB" w14:textId="77777777" w:rsidR="00AE634C" w:rsidRDefault="00AE634C">
      <w:pPr>
        <w:spacing w:after="0" w:line="240" w:lineRule="auto"/>
      </w:pPr>
      <w:r>
        <w:separator/>
      </w:r>
    </w:p>
  </w:endnote>
  <w:endnote w:type="continuationSeparator" w:id="0">
    <w:p w14:paraId="4694798F" w14:textId="77777777" w:rsidR="00AE634C" w:rsidRDefault="00AE6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B" w14:textId="71386BE3" w:rsidR="00D558E1"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FA16F2">
      <w:rPr>
        <w:noProof/>
        <w:color w:val="000000"/>
      </w:rPr>
      <w:t>1</w:t>
    </w:r>
    <w:r>
      <w:rPr>
        <w:color w:val="000000"/>
      </w:rPr>
      <w:fldChar w:fldCharType="end"/>
    </w:r>
  </w:p>
  <w:p w14:paraId="0000002C" w14:textId="77777777" w:rsidR="00D558E1" w:rsidRDefault="00D558E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49071" w14:textId="77777777" w:rsidR="00AE634C" w:rsidRDefault="00AE634C">
      <w:pPr>
        <w:spacing w:after="0" w:line="240" w:lineRule="auto"/>
      </w:pPr>
      <w:r>
        <w:separator/>
      </w:r>
    </w:p>
  </w:footnote>
  <w:footnote w:type="continuationSeparator" w:id="0">
    <w:p w14:paraId="2728391A" w14:textId="77777777" w:rsidR="00AE634C" w:rsidRDefault="00AE634C">
      <w:pPr>
        <w:spacing w:after="0" w:line="240" w:lineRule="auto"/>
      </w:pPr>
      <w:r>
        <w:continuationSeparator/>
      </w:r>
    </w:p>
  </w:footnote>
  <w:footnote w:id="1">
    <w:p w14:paraId="00000025" w14:textId="77777777" w:rsidR="00D558E1" w:rsidRPr="00FA16F2" w:rsidRDefault="00000000">
      <w:pPr>
        <w:pBdr>
          <w:top w:val="nil"/>
          <w:left w:val="nil"/>
          <w:bottom w:val="nil"/>
          <w:right w:val="nil"/>
          <w:between w:val="nil"/>
        </w:pBdr>
        <w:spacing w:after="0" w:line="240" w:lineRule="auto"/>
        <w:rPr>
          <w:rFonts w:asciiTheme="majorHAnsi" w:hAnsiTheme="majorHAnsi" w:cstheme="majorHAnsi"/>
          <w:color w:val="000000"/>
          <w:sz w:val="20"/>
          <w:szCs w:val="20"/>
        </w:rPr>
      </w:pPr>
      <w:r w:rsidRPr="00FA16F2">
        <w:rPr>
          <w:rStyle w:val="FootnoteReference"/>
          <w:rFonts w:asciiTheme="majorHAnsi" w:hAnsiTheme="majorHAnsi" w:cstheme="majorHAnsi"/>
        </w:rPr>
        <w:footnoteRef/>
      </w:r>
      <w:r w:rsidRPr="00FA16F2">
        <w:rPr>
          <w:rFonts w:asciiTheme="majorHAnsi" w:eastAsia="Calibri" w:hAnsiTheme="majorHAnsi" w:cstheme="majorHAnsi"/>
          <w:color w:val="000000"/>
          <w:sz w:val="20"/>
          <w:szCs w:val="20"/>
        </w:rPr>
        <w:t xml:space="preserve"> See appendix 4 Example SOP</w:t>
      </w:r>
    </w:p>
  </w:footnote>
  <w:footnote w:id="2">
    <w:p w14:paraId="00000026" w14:textId="77777777" w:rsidR="00D558E1" w:rsidRDefault="00000000">
      <w:pPr>
        <w:pBdr>
          <w:top w:val="nil"/>
          <w:left w:val="nil"/>
          <w:bottom w:val="nil"/>
          <w:right w:val="nil"/>
          <w:between w:val="nil"/>
        </w:pBdr>
        <w:spacing w:after="0" w:line="240" w:lineRule="auto"/>
        <w:rPr>
          <w:color w:val="000000"/>
          <w:sz w:val="20"/>
          <w:szCs w:val="20"/>
        </w:rPr>
      </w:pPr>
      <w:r w:rsidRPr="00FA16F2">
        <w:rPr>
          <w:rStyle w:val="FootnoteReference"/>
          <w:rFonts w:asciiTheme="majorHAnsi" w:hAnsiTheme="majorHAnsi" w:cstheme="majorHAnsi"/>
        </w:rPr>
        <w:footnoteRef/>
      </w:r>
      <w:r w:rsidRPr="00FA16F2">
        <w:rPr>
          <w:rFonts w:asciiTheme="majorHAnsi" w:eastAsia="Calibri" w:hAnsiTheme="majorHAnsi" w:cstheme="majorHAnsi"/>
          <w:color w:val="000000"/>
          <w:sz w:val="20"/>
          <w:szCs w:val="20"/>
        </w:rPr>
        <w:t xml:space="preserve"> </w:t>
      </w:r>
      <w:proofErr w:type="spellStart"/>
      <w:r w:rsidRPr="00FA16F2">
        <w:rPr>
          <w:rFonts w:asciiTheme="majorHAnsi" w:eastAsia="Calibri" w:hAnsiTheme="majorHAnsi" w:cstheme="majorHAnsi"/>
          <w:color w:val="000000"/>
          <w:sz w:val="20"/>
          <w:szCs w:val="20"/>
        </w:rPr>
        <w:t>Organisations</w:t>
      </w:r>
      <w:proofErr w:type="spellEnd"/>
      <w:r w:rsidRPr="00FA16F2">
        <w:rPr>
          <w:rFonts w:asciiTheme="majorHAnsi" w:eastAsia="Calibri" w:hAnsiTheme="majorHAnsi" w:cstheme="majorHAnsi"/>
          <w:color w:val="000000"/>
          <w:sz w:val="20"/>
          <w:szCs w:val="20"/>
        </w:rPr>
        <w:t xml:space="preserve"> may differ in the criteria they use for documentation (see chapter 7) and the decision will be based on context-specific vulnerability </w:t>
      </w:r>
      <w:proofErr w:type="gramStart"/>
      <w:r w:rsidRPr="00FA16F2">
        <w:rPr>
          <w:rFonts w:asciiTheme="majorHAnsi" w:eastAsia="Calibri" w:hAnsiTheme="majorHAnsi" w:cstheme="majorHAnsi"/>
          <w:color w:val="000000"/>
          <w:sz w:val="20"/>
          <w:szCs w:val="20"/>
        </w:rPr>
        <w:t>criteria</w:t>
      </w:r>
      <w:proofErr w:type="gramEnd"/>
    </w:p>
  </w:footnote>
  <w:footnote w:id="3">
    <w:p w14:paraId="00000027" w14:textId="77777777" w:rsidR="00D558E1" w:rsidRPr="00FA16F2" w:rsidRDefault="00000000">
      <w:pPr>
        <w:spacing w:after="0" w:line="240" w:lineRule="auto"/>
        <w:rPr>
          <w:rFonts w:asciiTheme="majorHAnsi" w:hAnsiTheme="majorHAnsi" w:cstheme="majorHAnsi"/>
          <w:sz w:val="20"/>
          <w:szCs w:val="20"/>
        </w:rPr>
      </w:pPr>
      <w:r w:rsidRPr="00FA16F2">
        <w:rPr>
          <w:rStyle w:val="FootnoteReference"/>
          <w:rFonts w:asciiTheme="majorHAnsi" w:hAnsiTheme="majorHAnsi" w:cstheme="majorHAnsi"/>
        </w:rPr>
        <w:footnoteRef/>
      </w:r>
      <w:r w:rsidRPr="00FA16F2">
        <w:rPr>
          <w:rFonts w:asciiTheme="majorHAnsi" w:hAnsiTheme="majorHAnsi" w:cstheme="majorHAnsi"/>
        </w:rPr>
        <w:t xml:space="preserve"> </w:t>
      </w:r>
      <w:r w:rsidRPr="00FA16F2">
        <w:rPr>
          <w:rFonts w:asciiTheme="majorHAnsi" w:hAnsiTheme="majorHAnsi" w:cstheme="majorHAnsi"/>
          <w:sz w:val="20"/>
          <w:szCs w:val="20"/>
        </w:rPr>
        <w:t xml:space="preserve">See CPWG (2012) </w:t>
      </w:r>
      <w:r w:rsidRPr="00FA16F2">
        <w:rPr>
          <w:rFonts w:asciiTheme="majorHAnsi" w:hAnsiTheme="majorHAnsi" w:cstheme="majorHAnsi"/>
          <w:i/>
          <w:sz w:val="20"/>
          <w:szCs w:val="20"/>
        </w:rPr>
        <w:t>Minimum Standards for Child Protection in Humanitarian Action,</w:t>
      </w:r>
      <w:r w:rsidRPr="00FA16F2">
        <w:rPr>
          <w:rFonts w:asciiTheme="majorHAnsi" w:hAnsiTheme="majorHAnsi" w:cstheme="majorHAnsi"/>
          <w:sz w:val="20"/>
          <w:szCs w:val="20"/>
        </w:rPr>
        <w:t xml:space="preserve"> CPWG </w:t>
      </w:r>
    </w:p>
    <w:p w14:paraId="00000028" w14:textId="77777777" w:rsidR="00D558E1" w:rsidRDefault="00000000">
      <w:pPr>
        <w:pBdr>
          <w:top w:val="nil"/>
          <w:left w:val="nil"/>
          <w:bottom w:val="nil"/>
          <w:right w:val="nil"/>
          <w:between w:val="nil"/>
        </w:pBdr>
        <w:spacing w:after="0" w:line="240" w:lineRule="auto"/>
        <w:rPr>
          <w:color w:val="000000"/>
          <w:sz w:val="20"/>
          <w:szCs w:val="20"/>
        </w:rPr>
      </w:pPr>
      <w:r>
        <w:rPr>
          <w:rFonts w:ascii="Calibri" w:eastAsia="Calibri" w:hAnsi="Calibri" w:cs="Calibri"/>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5A7AD623" w:rsidR="00D558E1" w:rsidRPr="00C71EB7" w:rsidRDefault="00FA16F2">
    <w:pPr>
      <w:pBdr>
        <w:top w:val="nil"/>
        <w:left w:val="nil"/>
        <w:bottom w:val="nil"/>
        <w:right w:val="nil"/>
        <w:between w:val="nil"/>
      </w:pBdr>
      <w:tabs>
        <w:tab w:val="center" w:pos="4513"/>
        <w:tab w:val="right" w:pos="9026"/>
      </w:tabs>
      <w:spacing w:after="0" w:line="240" w:lineRule="auto"/>
      <w:rPr>
        <w:color w:val="000000"/>
        <w:sz w:val="20"/>
        <w:szCs w:val="20"/>
      </w:rPr>
    </w:pPr>
    <w:r w:rsidRPr="00C71EB7">
      <w:rPr>
        <w:rFonts w:ascii="Calibri" w:eastAsia="Calibri" w:hAnsi="Calibri" w:cs="Calibri"/>
        <w:noProof/>
        <w:color w:val="000000"/>
        <w:sz w:val="20"/>
        <w:szCs w:val="20"/>
      </w:rPr>
      <w:drawing>
        <wp:anchor distT="0" distB="0" distL="114300" distR="114300" simplePos="0" relativeHeight="251658240" behindDoc="0" locked="0" layoutInCell="1" allowOverlap="1" wp14:anchorId="6ABF4565" wp14:editId="43E6F091">
          <wp:simplePos x="0" y="0"/>
          <wp:positionH relativeFrom="margin">
            <wp:posOffset>4321810</wp:posOffset>
          </wp:positionH>
          <wp:positionV relativeFrom="margin">
            <wp:posOffset>-883704</wp:posOffset>
          </wp:positionV>
          <wp:extent cx="2324668" cy="883920"/>
          <wp:effectExtent l="0" t="0" r="0" b="0"/>
          <wp:wrapSquare wrapText="bothSides"/>
          <wp:docPr id="166852595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525959"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24668" cy="883920"/>
                  </a:xfrm>
                  <a:prstGeom prst="rect">
                    <a:avLst/>
                  </a:prstGeom>
                </pic:spPr>
              </pic:pic>
            </a:graphicData>
          </a:graphic>
        </wp:anchor>
      </w:drawing>
    </w:r>
    <w:r w:rsidRPr="00C71EB7">
      <w:rPr>
        <w:rFonts w:ascii="Calibri" w:eastAsia="Calibri" w:hAnsi="Calibri" w:cs="Calibri"/>
        <w:color w:val="000000"/>
        <w:sz w:val="20"/>
        <w:szCs w:val="20"/>
      </w:rPr>
      <w:t>UASC TOT</w:t>
    </w:r>
  </w:p>
  <w:p w14:paraId="4511694E" w14:textId="4801A057" w:rsidR="00C23BD1" w:rsidRPr="00C71EB7" w:rsidRDefault="00000000">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sz w:val="20"/>
        <w:szCs w:val="20"/>
      </w:rPr>
    </w:pPr>
    <w:r w:rsidRPr="00C71EB7">
      <w:rPr>
        <w:rFonts w:ascii="Calibri" w:eastAsia="Calibri" w:hAnsi="Calibri" w:cs="Calibri"/>
        <w:color w:val="000000"/>
        <w:sz w:val="20"/>
        <w:szCs w:val="20"/>
      </w:rPr>
      <w:t xml:space="preserve">Module 1.5 </w:t>
    </w:r>
    <w:r w:rsidR="00C23BD1" w:rsidRPr="00C71EB7">
      <w:rPr>
        <w:rFonts w:ascii="Calibri" w:eastAsia="Calibri" w:hAnsi="Calibri" w:cs="Calibri"/>
        <w:color w:val="000000"/>
        <w:sz w:val="20"/>
        <w:szCs w:val="20"/>
      </w:rPr>
      <w:t>–</w:t>
    </w:r>
    <w:r w:rsidRPr="00C71EB7">
      <w:rPr>
        <w:rFonts w:ascii="Calibri" w:eastAsia="Calibri" w:hAnsi="Calibri" w:cs="Calibri"/>
        <w:color w:val="000000"/>
        <w:sz w:val="20"/>
        <w:szCs w:val="20"/>
      </w:rPr>
      <w:t xml:space="preserve"> </w:t>
    </w:r>
    <w:r w:rsidR="00C23BD1" w:rsidRPr="00C71EB7">
      <w:rPr>
        <w:rFonts w:ascii="Calibri" w:eastAsia="Calibri" w:hAnsi="Calibri" w:cs="Calibri"/>
        <w:color w:val="000000"/>
        <w:sz w:val="20"/>
        <w:szCs w:val="20"/>
      </w:rPr>
      <w:t>Role and Tasks of a Coordination Group for UASC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157F3"/>
    <w:multiLevelType w:val="multilevel"/>
    <w:tmpl w:val="A15E24F6"/>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0FE04C1"/>
    <w:multiLevelType w:val="multilevel"/>
    <w:tmpl w:val="6AFCA4B6"/>
    <w:lvl w:ilvl="0">
      <w:start w:val="1"/>
      <w:numFmt w:val="bullet"/>
      <w:lvlText w:val=""/>
      <w:lvlJc w:val="left"/>
      <w:pPr>
        <w:ind w:left="720" w:hanging="360"/>
      </w:pPr>
      <w:rPr>
        <w:rFonts w:ascii="Symbol" w:hAnsi="Symbol" w:hint="default"/>
        <w:color w:val="0070C0"/>
        <w:w w:val="131"/>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945F4C"/>
    <w:multiLevelType w:val="multilevel"/>
    <w:tmpl w:val="6FEC20B8"/>
    <w:lvl w:ilvl="0">
      <w:start w:val="1"/>
      <w:numFmt w:val="bullet"/>
      <w:lvlText w:val=""/>
      <w:lvlJc w:val="left"/>
      <w:pPr>
        <w:ind w:left="360" w:hanging="360"/>
      </w:pPr>
      <w:rPr>
        <w:rFonts w:ascii="Symbol" w:hAnsi="Symbol" w:hint="default"/>
        <w:color w:val="0070C0"/>
        <w:w w:val="131"/>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B580533"/>
    <w:multiLevelType w:val="multilevel"/>
    <w:tmpl w:val="5ED45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99315591">
    <w:abstractNumId w:val="0"/>
  </w:num>
  <w:num w:numId="2" w16cid:durableId="542980718">
    <w:abstractNumId w:val="4"/>
  </w:num>
  <w:num w:numId="3" w16cid:durableId="1053963339">
    <w:abstractNumId w:val="5"/>
  </w:num>
  <w:num w:numId="4" w16cid:durableId="1624002416">
    <w:abstractNumId w:val="6"/>
  </w:num>
  <w:num w:numId="5" w16cid:durableId="1141272140">
    <w:abstractNumId w:val="3"/>
  </w:num>
  <w:num w:numId="6" w16cid:durableId="1999457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7005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8584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306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496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9754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326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029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2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9727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9471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8088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21165">
    <w:abstractNumId w:val="1"/>
  </w:num>
  <w:num w:numId="19" w16cid:durableId="754129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E1"/>
    <w:rsid w:val="008118D8"/>
    <w:rsid w:val="00AE634C"/>
    <w:rsid w:val="00C23BD1"/>
    <w:rsid w:val="00C71EB7"/>
    <w:rsid w:val="00D558E1"/>
    <w:rsid w:val="00FA16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35C56"/>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BD1"/>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C23BD1"/>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C23BD1"/>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C23BD1"/>
    <w:pPr>
      <w:outlineLvl w:val="2"/>
    </w:pPr>
    <w:rPr>
      <w:color w:val="7F9EBB" w:themeColor="accent1" w:themeTint="99"/>
    </w:rPr>
  </w:style>
  <w:style w:type="paragraph" w:styleId="Heading4">
    <w:name w:val="heading 4"/>
    <w:basedOn w:val="Normal"/>
    <w:next w:val="Normal"/>
    <w:link w:val="Heading4Char"/>
    <w:uiPriority w:val="9"/>
    <w:unhideWhenUsed/>
    <w:qFormat/>
    <w:rsid w:val="00C23BD1"/>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C23BD1"/>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C23BD1"/>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C23BD1"/>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C23BD1"/>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C23BD1"/>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C23B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BD1"/>
  </w:style>
  <w:style w:type="paragraph" w:styleId="Title">
    <w:name w:val="Title"/>
    <w:aliases w:val="Title Of Document - Blue BG"/>
    <w:basedOn w:val="Normal"/>
    <w:next w:val="Normal"/>
    <w:link w:val="TitleChar"/>
    <w:uiPriority w:val="10"/>
    <w:qFormat/>
    <w:rsid w:val="00C23BD1"/>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C23BD1"/>
    <w:rPr>
      <w:rFonts w:eastAsia="Helvetica Neue Light" w:cs="Helvetica Neue Light"/>
      <w:b/>
      <w:color w:val="405D78" w:themeColor="accent1"/>
      <w:sz w:val="28"/>
      <w:szCs w:val="28"/>
      <w:lang w:val="en-US"/>
    </w:r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C23BD1"/>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C23BD1"/>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C23BD1"/>
    <w:rPr>
      <w:vertAlign w:val="superscript"/>
    </w:rPr>
  </w:style>
  <w:style w:type="paragraph" w:styleId="ListParagraph">
    <w:name w:val="List Paragraph"/>
    <w:basedOn w:val="Normal"/>
    <w:uiPriority w:val="34"/>
    <w:qFormat/>
    <w:rsid w:val="00C23BD1"/>
    <w:pPr>
      <w:ind w:left="720"/>
      <w:contextualSpacing/>
    </w:pPr>
  </w:style>
  <w:style w:type="table" w:styleId="TableGrid">
    <w:name w:val="Table Grid"/>
    <w:basedOn w:val="TableNormal"/>
    <w:uiPriority w:val="39"/>
    <w:rsid w:val="00C23BD1"/>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B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BD1"/>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C23B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BD1"/>
    <w:rPr>
      <w:rFonts w:ascii="Helvetica Neue Light" w:eastAsia="Helvetica Neue Light" w:hAnsi="Helvetica Neue Light" w:cs="Helvetica Neue Light"/>
      <w:lang w:val="en-US"/>
    </w:rPr>
  </w:style>
  <w:style w:type="paragraph" w:styleId="CommentText">
    <w:name w:val="annotation text"/>
    <w:basedOn w:val="Normal"/>
    <w:link w:val="CommentTextChar"/>
    <w:uiPriority w:val="99"/>
    <w:unhideWhenUsed/>
    <w:rsid w:val="00C23BD1"/>
    <w:pPr>
      <w:spacing w:after="0" w:line="240" w:lineRule="auto"/>
    </w:pPr>
    <w:rPr>
      <w:sz w:val="20"/>
      <w:szCs w:val="20"/>
    </w:rPr>
  </w:style>
  <w:style w:type="character" w:customStyle="1" w:styleId="CommentTextChar">
    <w:name w:val="Comment Text Char"/>
    <w:basedOn w:val="DefaultParagraphFont"/>
    <w:link w:val="CommentText"/>
    <w:uiPriority w:val="99"/>
    <w:rsid w:val="00C23BD1"/>
    <w:rPr>
      <w:rFonts w:ascii="Helvetica Neue Light" w:eastAsia="Helvetica Neue Light" w:hAnsi="Helvetica Neue Light" w:cs="Helvetica Neue Light"/>
      <w:sz w:val="20"/>
      <w:szCs w:val="20"/>
      <w:lang w:val="en-US"/>
    </w:rPr>
  </w:style>
  <w:style w:type="paragraph" w:styleId="Subtitle">
    <w:name w:val="Subtitle"/>
    <w:basedOn w:val="Normal"/>
    <w:next w:val="Normal"/>
    <w:link w:val="SubtitleChar"/>
    <w:uiPriority w:val="11"/>
    <w:qFormat/>
    <w:rsid w:val="00C23BD1"/>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C23BD1"/>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C23BD1"/>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C23BD1"/>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C23BD1"/>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C23BD1"/>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C23BD1"/>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C23BD1"/>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C23BD1"/>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C23BD1"/>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C23BD1"/>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C23BD1"/>
    <w:rPr>
      <w:color w:val="405D78"/>
      <w:sz w:val="44"/>
      <w:szCs w:val="44"/>
      <w:lang w:val="en-US"/>
    </w:rPr>
  </w:style>
  <w:style w:type="character" w:styleId="Strong">
    <w:name w:val="Strong"/>
    <w:uiPriority w:val="22"/>
    <w:qFormat/>
    <w:rsid w:val="00C23BD1"/>
    <w:rPr>
      <w:rFonts w:ascii="Helvetica Neue Medium" w:hAnsi="Helvetica Neue Medium"/>
    </w:rPr>
  </w:style>
  <w:style w:type="paragraph" w:styleId="Quote">
    <w:name w:val="Quote"/>
    <w:basedOn w:val="Normal"/>
    <w:next w:val="Normal"/>
    <w:link w:val="QuoteChar"/>
    <w:uiPriority w:val="29"/>
    <w:qFormat/>
    <w:rsid w:val="00C23BD1"/>
    <w:rPr>
      <w:i/>
      <w:iCs/>
      <w:color w:val="000000" w:themeColor="text1"/>
    </w:rPr>
  </w:style>
  <w:style w:type="character" w:customStyle="1" w:styleId="QuoteChar">
    <w:name w:val="Quote Char"/>
    <w:basedOn w:val="DefaultParagraphFont"/>
    <w:link w:val="Quote"/>
    <w:uiPriority w:val="29"/>
    <w:rsid w:val="00C23BD1"/>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C23BD1"/>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C23BD1"/>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C23BD1"/>
    <w:rPr>
      <w:i/>
      <w:iCs/>
      <w:color w:val="808080" w:themeColor="text1" w:themeTint="7F"/>
    </w:rPr>
  </w:style>
  <w:style w:type="character" w:styleId="IntenseEmphasis">
    <w:name w:val="Intense Emphasis"/>
    <w:basedOn w:val="DefaultParagraphFont"/>
    <w:uiPriority w:val="21"/>
    <w:qFormat/>
    <w:rsid w:val="00C23BD1"/>
    <w:rPr>
      <w:b/>
      <w:bCs/>
      <w:i/>
      <w:iCs/>
      <w:color w:val="405D78" w:themeColor="accent1"/>
    </w:rPr>
  </w:style>
  <w:style w:type="character" w:styleId="SubtleReference">
    <w:name w:val="Subtle Reference"/>
    <w:basedOn w:val="DefaultParagraphFont"/>
    <w:uiPriority w:val="31"/>
    <w:qFormat/>
    <w:rsid w:val="00C23BD1"/>
    <w:rPr>
      <w:smallCaps/>
      <w:color w:val="97467C" w:themeColor="accent2"/>
      <w:u w:val="single"/>
    </w:rPr>
  </w:style>
  <w:style w:type="character" w:styleId="IntenseReference">
    <w:name w:val="Intense Reference"/>
    <w:basedOn w:val="DefaultParagraphFont"/>
    <w:uiPriority w:val="32"/>
    <w:qFormat/>
    <w:rsid w:val="00C23BD1"/>
    <w:rPr>
      <w:b/>
      <w:bCs/>
      <w:smallCaps/>
      <w:color w:val="97467C" w:themeColor="accent2"/>
      <w:spacing w:val="5"/>
      <w:u w:val="single"/>
    </w:rPr>
  </w:style>
  <w:style w:type="character" w:styleId="BookTitle">
    <w:name w:val="Book Title"/>
    <w:basedOn w:val="DefaultParagraphFont"/>
    <w:uiPriority w:val="33"/>
    <w:qFormat/>
    <w:rsid w:val="00C23BD1"/>
    <w:rPr>
      <w:b/>
      <w:bCs/>
      <w:smallCaps/>
      <w:spacing w:val="5"/>
    </w:rPr>
  </w:style>
  <w:style w:type="paragraph" w:styleId="TOCHeading">
    <w:name w:val="TOC Heading"/>
    <w:basedOn w:val="Heading1"/>
    <w:next w:val="Normal"/>
    <w:uiPriority w:val="39"/>
    <w:unhideWhenUsed/>
    <w:qFormat/>
    <w:rsid w:val="00C23BD1"/>
    <w:pPr>
      <w:outlineLvl w:val="9"/>
    </w:pPr>
  </w:style>
  <w:style w:type="paragraph" w:styleId="Revision">
    <w:name w:val="Revision"/>
    <w:hidden/>
    <w:uiPriority w:val="99"/>
    <w:semiHidden/>
    <w:rsid w:val="00C23BD1"/>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C23BD1"/>
    <w:rPr>
      <w:color w:val="605E5C"/>
      <w:shd w:val="clear" w:color="auto" w:fill="E1DFDD"/>
    </w:rPr>
  </w:style>
  <w:style w:type="paragraph" w:styleId="TOAHeading">
    <w:name w:val="toa heading"/>
    <w:basedOn w:val="Normal"/>
    <w:next w:val="Normal"/>
    <w:uiPriority w:val="99"/>
    <w:unhideWhenUsed/>
    <w:rsid w:val="00C23BD1"/>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C23BD1"/>
    <w:pPr>
      <w:spacing w:after="0"/>
      <w:ind w:left="220" w:hanging="220"/>
    </w:pPr>
  </w:style>
  <w:style w:type="character" w:styleId="Hyperlink">
    <w:name w:val="Hyperlink"/>
    <w:basedOn w:val="DefaultParagraphFont"/>
    <w:uiPriority w:val="99"/>
    <w:unhideWhenUsed/>
    <w:rsid w:val="00C23BD1"/>
    <w:rPr>
      <w:color w:val="47C2FC" w:themeColor="accent5" w:themeTint="99"/>
      <w:u w:val="single"/>
    </w:rPr>
  </w:style>
  <w:style w:type="paragraph" w:styleId="BodyText">
    <w:name w:val="Body Text"/>
    <w:basedOn w:val="Normal"/>
    <w:link w:val="BodyTextChar"/>
    <w:uiPriority w:val="99"/>
    <w:unhideWhenUsed/>
    <w:qFormat/>
    <w:rsid w:val="00C23BD1"/>
    <w:pPr>
      <w:spacing w:after="240"/>
    </w:pPr>
  </w:style>
  <w:style w:type="character" w:customStyle="1" w:styleId="BodyTextChar">
    <w:name w:val="Body Text Char"/>
    <w:basedOn w:val="DefaultParagraphFont"/>
    <w:link w:val="BodyText"/>
    <w:uiPriority w:val="99"/>
    <w:rsid w:val="00C23BD1"/>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C23BD1"/>
    <w:rPr>
      <w:color w:val="0388C5" w:themeColor="accent5"/>
      <w:u w:val="single"/>
    </w:rPr>
  </w:style>
  <w:style w:type="table" w:styleId="GridTable2-Accent2">
    <w:name w:val="Grid Table 2 Accent 2"/>
    <w:basedOn w:val="TableNormal"/>
    <w:uiPriority w:val="47"/>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C23BD1"/>
    <w:pPr>
      <w:spacing w:after="0"/>
    </w:pPr>
  </w:style>
  <w:style w:type="paragraph" w:styleId="Signature">
    <w:name w:val="Signature"/>
    <w:basedOn w:val="Normal"/>
    <w:link w:val="SignatureChar"/>
    <w:uiPriority w:val="99"/>
    <w:unhideWhenUsed/>
    <w:rsid w:val="00C23BD1"/>
    <w:pPr>
      <w:spacing w:after="0" w:line="240" w:lineRule="auto"/>
      <w:ind w:left="4320"/>
    </w:pPr>
  </w:style>
  <w:style w:type="character" w:customStyle="1" w:styleId="SignatureChar">
    <w:name w:val="Signature Char"/>
    <w:basedOn w:val="DefaultParagraphFont"/>
    <w:link w:val="Signature"/>
    <w:uiPriority w:val="99"/>
    <w:rsid w:val="00C23BD1"/>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C23BD1"/>
    <w:rPr>
      <w:u w:val="dotted"/>
    </w:rPr>
  </w:style>
  <w:style w:type="paragraph" w:styleId="Salutation">
    <w:name w:val="Salutation"/>
    <w:basedOn w:val="Normal"/>
    <w:next w:val="Normal"/>
    <w:link w:val="SalutationChar"/>
    <w:uiPriority w:val="99"/>
    <w:unhideWhenUsed/>
    <w:rsid w:val="00C23BD1"/>
  </w:style>
  <w:style w:type="character" w:customStyle="1" w:styleId="SalutationChar">
    <w:name w:val="Salutation Char"/>
    <w:basedOn w:val="DefaultParagraphFont"/>
    <w:link w:val="Salutation"/>
    <w:uiPriority w:val="99"/>
    <w:rsid w:val="00C23BD1"/>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C23BD1"/>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C23BD1"/>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C23BD1"/>
  </w:style>
  <w:style w:type="character" w:customStyle="1" w:styleId="SubtitleTitle2">
    <w:name w:val="SubtitleTitle 2"/>
    <w:basedOn w:val="DefaultParagraphFont"/>
    <w:uiPriority w:val="1"/>
    <w:qFormat/>
    <w:rsid w:val="00C23BD1"/>
    <w:rPr>
      <w:sz w:val="48"/>
      <w:szCs w:val="48"/>
    </w:rPr>
  </w:style>
  <w:style w:type="paragraph" w:styleId="TOC1">
    <w:name w:val="toc 1"/>
    <w:basedOn w:val="Normal"/>
    <w:next w:val="Normal"/>
    <w:autoRedefine/>
    <w:uiPriority w:val="39"/>
    <w:unhideWhenUsed/>
    <w:rsid w:val="00C23BD1"/>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C23BD1"/>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C23BD1"/>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C23BD1"/>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C23BD1"/>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C23BD1"/>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C23BD1"/>
    <w:pPr>
      <w:spacing w:after="200" w:line="276" w:lineRule="auto"/>
      <w:ind w:firstLine="360"/>
    </w:pPr>
  </w:style>
  <w:style w:type="character" w:customStyle="1" w:styleId="BodyTextFirstIndentChar">
    <w:name w:val="Body Text First Indent Char"/>
    <w:basedOn w:val="BodyTextChar"/>
    <w:link w:val="BodyTextFirstIndent"/>
    <w:uiPriority w:val="99"/>
    <w:rsid w:val="00C23BD1"/>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C23BD1"/>
    <w:pPr>
      <w:spacing w:after="120"/>
      <w:ind w:left="360"/>
    </w:pPr>
  </w:style>
  <w:style w:type="character" w:customStyle="1" w:styleId="BodyTextIndentChar">
    <w:name w:val="Body Text Indent Char"/>
    <w:basedOn w:val="DefaultParagraphFont"/>
    <w:link w:val="BodyTextIndent"/>
    <w:uiPriority w:val="99"/>
    <w:rsid w:val="00C23BD1"/>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C23BD1"/>
    <w:pPr>
      <w:spacing w:after="200"/>
      <w:ind w:firstLine="360"/>
    </w:pPr>
  </w:style>
  <w:style w:type="character" w:customStyle="1" w:styleId="BodyTextFirstIndent2Char">
    <w:name w:val="Body Text First Indent 2 Char"/>
    <w:basedOn w:val="BodyTextIndentChar"/>
    <w:link w:val="BodyTextFirstIndent2"/>
    <w:uiPriority w:val="99"/>
    <w:rsid w:val="00C23BD1"/>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C23BD1"/>
    <w:pPr>
      <w:spacing w:after="120" w:line="480" w:lineRule="auto"/>
      <w:ind w:left="360"/>
    </w:pPr>
  </w:style>
  <w:style w:type="character" w:customStyle="1" w:styleId="BodyTextIndent2Char">
    <w:name w:val="Body Text Indent 2 Char"/>
    <w:basedOn w:val="DefaultParagraphFont"/>
    <w:link w:val="BodyTextIndent2"/>
    <w:uiPriority w:val="99"/>
    <w:rsid w:val="00C23BD1"/>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C23BD1"/>
    <w:pPr>
      <w:spacing w:after="120"/>
    </w:pPr>
    <w:rPr>
      <w:sz w:val="18"/>
      <w:szCs w:val="16"/>
    </w:rPr>
  </w:style>
  <w:style w:type="character" w:customStyle="1" w:styleId="BodyText3Char">
    <w:name w:val="Body Text 3 Char"/>
    <w:basedOn w:val="DefaultParagraphFont"/>
    <w:link w:val="BodyText3"/>
    <w:uiPriority w:val="99"/>
    <w:rsid w:val="00C23BD1"/>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C23BD1"/>
    <w:pPr>
      <w:spacing w:after="120"/>
      <w:ind w:left="360"/>
    </w:pPr>
    <w:rPr>
      <w:sz w:val="18"/>
      <w:szCs w:val="16"/>
    </w:rPr>
  </w:style>
  <w:style w:type="character" w:customStyle="1" w:styleId="BodyTextIndent3Char">
    <w:name w:val="Body Text Indent 3 Char"/>
    <w:basedOn w:val="DefaultParagraphFont"/>
    <w:link w:val="BodyTextIndent3"/>
    <w:uiPriority w:val="99"/>
    <w:rsid w:val="00C23BD1"/>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C23BD1"/>
    <w:pPr>
      <w:spacing w:after="0" w:line="240" w:lineRule="auto"/>
      <w:ind w:left="4320"/>
    </w:pPr>
  </w:style>
  <w:style w:type="character" w:customStyle="1" w:styleId="ClosingChar">
    <w:name w:val="Closing Char"/>
    <w:basedOn w:val="DefaultParagraphFont"/>
    <w:link w:val="Closing"/>
    <w:uiPriority w:val="99"/>
    <w:rsid w:val="00C23BD1"/>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C23BD1"/>
    <w:rPr>
      <w:sz w:val="16"/>
      <w:szCs w:val="16"/>
    </w:rPr>
  </w:style>
  <w:style w:type="paragraph" w:styleId="TOC7">
    <w:name w:val="toc 7"/>
    <w:basedOn w:val="Normal"/>
    <w:next w:val="Normal"/>
    <w:autoRedefine/>
    <w:uiPriority w:val="39"/>
    <w:unhideWhenUsed/>
    <w:rsid w:val="00C23BD1"/>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C23BD1"/>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C23BD1"/>
    <w:pPr>
      <w:spacing w:after="0"/>
      <w:ind w:left="1760"/>
    </w:pPr>
    <w:rPr>
      <w:rFonts w:asciiTheme="minorHAnsi" w:hAnsiTheme="minorHAnsi"/>
      <w:sz w:val="20"/>
      <w:szCs w:val="20"/>
    </w:rPr>
  </w:style>
  <w:style w:type="paragraph" w:styleId="BlockText">
    <w:name w:val="Block Text"/>
    <w:basedOn w:val="Normal"/>
    <w:uiPriority w:val="99"/>
    <w:unhideWhenUsed/>
    <w:qFormat/>
    <w:rsid w:val="00C23BD1"/>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C23BD1"/>
    <w:pPr>
      <w:numPr>
        <w:numId w:val="17"/>
      </w:numPr>
      <w:spacing w:after="120"/>
    </w:pPr>
  </w:style>
  <w:style w:type="paragraph" w:styleId="ListBullet2">
    <w:name w:val="List Bullet 2"/>
    <w:basedOn w:val="Normal"/>
    <w:uiPriority w:val="99"/>
    <w:unhideWhenUsed/>
    <w:rsid w:val="00C23BD1"/>
    <w:pPr>
      <w:tabs>
        <w:tab w:val="num" w:pos="720"/>
      </w:tabs>
      <w:spacing w:after="120"/>
      <w:ind w:left="720" w:hanging="720"/>
    </w:pPr>
  </w:style>
  <w:style w:type="character" w:styleId="LineNumber">
    <w:name w:val="line number"/>
    <w:basedOn w:val="DefaultParagraphFont"/>
    <w:uiPriority w:val="99"/>
    <w:unhideWhenUsed/>
    <w:rsid w:val="00C23BD1"/>
  </w:style>
  <w:style w:type="paragraph" w:customStyle="1" w:styleId="NumberedList">
    <w:name w:val="Numbered List"/>
    <w:basedOn w:val="ListBullet2"/>
    <w:qFormat/>
    <w:rsid w:val="00C23BD1"/>
  </w:style>
  <w:style w:type="paragraph" w:styleId="ListNumber">
    <w:name w:val="List Number"/>
    <w:basedOn w:val="Normal"/>
    <w:uiPriority w:val="99"/>
    <w:unhideWhenUsed/>
    <w:rsid w:val="00C23BD1"/>
    <w:pPr>
      <w:tabs>
        <w:tab w:val="num" w:pos="720"/>
      </w:tabs>
      <w:spacing w:after="120"/>
      <w:ind w:left="720" w:hanging="720"/>
    </w:pPr>
  </w:style>
  <w:style w:type="paragraph" w:styleId="ListNumber2">
    <w:name w:val="List Number 2"/>
    <w:basedOn w:val="Normal"/>
    <w:uiPriority w:val="99"/>
    <w:unhideWhenUsed/>
    <w:rsid w:val="00C23BD1"/>
    <w:pPr>
      <w:tabs>
        <w:tab w:val="num" w:pos="720"/>
      </w:tabs>
      <w:spacing w:after="120"/>
      <w:ind w:left="720" w:hanging="720"/>
    </w:pPr>
  </w:style>
  <w:style w:type="paragraph" w:styleId="ListNumber3">
    <w:name w:val="List Number 3"/>
    <w:basedOn w:val="Normal"/>
    <w:uiPriority w:val="99"/>
    <w:unhideWhenUsed/>
    <w:rsid w:val="00C23BD1"/>
    <w:pPr>
      <w:tabs>
        <w:tab w:val="num" w:pos="720"/>
      </w:tabs>
      <w:spacing w:after="120"/>
      <w:ind w:left="720" w:hanging="720"/>
    </w:pPr>
  </w:style>
  <w:style w:type="paragraph" w:styleId="ListNumber4">
    <w:name w:val="List Number 4"/>
    <w:basedOn w:val="Normal"/>
    <w:uiPriority w:val="99"/>
    <w:unhideWhenUsed/>
    <w:rsid w:val="00C23BD1"/>
    <w:pPr>
      <w:tabs>
        <w:tab w:val="num" w:pos="720"/>
      </w:tabs>
      <w:spacing w:after="120"/>
      <w:ind w:left="720" w:hanging="720"/>
    </w:pPr>
  </w:style>
  <w:style w:type="paragraph" w:styleId="ListNumber5">
    <w:name w:val="List Number 5"/>
    <w:basedOn w:val="Normal"/>
    <w:uiPriority w:val="99"/>
    <w:unhideWhenUsed/>
    <w:rsid w:val="00C23BD1"/>
    <w:pPr>
      <w:tabs>
        <w:tab w:val="num" w:pos="720"/>
      </w:tabs>
      <w:spacing w:after="120"/>
      <w:ind w:left="720" w:hanging="720"/>
    </w:pPr>
  </w:style>
  <w:style w:type="table" w:styleId="GridTable1Light-Accent1">
    <w:name w:val="Grid Table 1 Light Accent 1"/>
    <w:basedOn w:val="TableNormal"/>
    <w:uiPriority w:val="46"/>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C23BD1"/>
    <w:pPr>
      <w:tabs>
        <w:tab w:val="num" w:pos="720"/>
      </w:tabs>
      <w:spacing w:after="120"/>
      <w:ind w:left="720" w:hanging="720"/>
    </w:pPr>
  </w:style>
  <w:style w:type="paragraph" w:styleId="ListBullet5">
    <w:name w:val="List Bullet 5"/>
    <w:basedOn w:val="Normal"/>
    <w:uiPriority w:val="99"/>
    <w:unhideWhenUsed/>
    <w:rsid w:val="00C23BD1"/>
    <w:pPr>
      <w:tabs>
        <w:tab w:val="num" w:pos="720"/>
      </w:tabs>
      <w:spacing w:after="120"/>
      <w:ind w:left="720" w:hanging="720"/>
    </w:pPr>
  </w:style>
  <w:style w:type="paragraph" w:styleId="ListBullet4">
    <w:name w:val="List Bullet 4"/>
    <w:basedOn w:val="Normal"/>
    <w:uiPriority w:val="99"/>
    <w:unhideWhenUsed/>
    <w:rsid w:val="00C23BD1"/>
    <w:pPr>
      <w:tabs>
        <w:tab w:val="num" w:pos="720"/>
      </w:tabs>
      <w:spacing w:after="120"/>
      <w:ind w:left="720" w:hanging="720"/>
    </w:pPr>
  </w:style>
  <w:style w:type="paragraph" w:customStyle="1" w:styleId="Heading2WithNumbers">
    <w:name w:val="Heading 2 With Numbers"/>
    <w:basedOn w:val="ListNumber2"/>
    <w:qFormat/>
    <w:rsid w:val="00C23BD1"/>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C23BD1"/>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C23BD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C23BD1"/>
    <w:pPr>
      <w:tabs>
        <w:tab w:val="num" w:pos="720"/>
      </w:tabs>
      <w:ind w:left="720" w:hanging="720"/>
    </w:pPr>
  </w:style>
  <w:style w:type="paragraph" w:styleId="List">
    <w:name w:val="List"/>
    <w:basedOn w:val="Normal"/>
    <w:uiPriority w:val="99"/>
    <w:unhideWhenUsed/>
    <w:rsid w:val="00C23BD1"/>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Qq9qdl5royh1gUmQr0KnVEBwCw==">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4</TotalTime>
  <Pages>2</Pages>
  <Words>738</Words>
  <Characters>4210</Characters>
  <Application>Microsoft Office Word</Application>
  <DocSecurity>0</DocSecurity>
  <Lines>35</Lines>
  <Paragraphs>9</Paragraphs>
  <ScaleCrop>false</ScaleCrop>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4</cp:revision>
  <dcterms:created xsi:type="dcterms:W3CDTF">2013-07-12T10:56:00Z</dcterms:created>
  <dcterms:modified xsi:type="dcterms:W3CDTF">2023-09-13T18:38:00Z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138200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